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3A658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49F3A659" w14:textId="77777777" w:rsidR="003671BE" w:rsidRDefault="003671BE" w:rsidP="003671BE">
      <w:pPr>
        <w:jc w:val="right"/>
        <w:rPr>
          <w:i/>
          <w:sz w:val="20"/>
          <w:szCs w:val="20"/>
          <w:lang w:eastAsia="sk-SK"/>
        </w:rPr>
      </w:pPr>
      <w:r>
        <w:rPr>
          <w:i/>
          <w:sz w:val="20"/>
          <w:szCs w:val="20"/>
          <w:lang w:eastAsia="sk-SK"/>
        </w:rPr>
        <w:t>Príloha č. 12</w:t>
      </w:r>
    </w:p>
    <w:p w14:paraId="49F3A65A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49F3A65B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</w:p>
    <w:p w14:paraId="49F3A65C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3671BE" w:rsidRPr="00095A3B" w14:paraId="49F3A65F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5D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14:paraId="49F3A65E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2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0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projektu:</w:t>
            </w:r>
          </w:p>
        </w:tc>
        <w:tc>
          <w:tcPr>
            <w:tcW w:w="5945" w:type="dxa"/>
            <w:vAlign w:val="center"/>
          </w:tcPr>
          <w:p w14:paraId="49F3A66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5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3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ITMS2014+:</w:t>
            </w:r>
          </w:p>
        </w:tc>
        <w:tc>
          <w:tcPr>
            <w:tcW w:w="5945" w:type="dxa"/>
            <w:vAlign w:val="center"/>
          </w:tcPr>
          <w:p w14:paraId="49F3A664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8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6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aktivity/školenia</w:t>
            </w:r>
          </w:p>
        </w:tc>
        <w:tc>
          <w:tcPr>
            <w:tcW w:w="5945" w:type="dxa"/>
            <w:vAlign w:val="center"/>
          </w:tcPr>
          <w:p w14:paraId="49F3A667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14:paraId="49F3A669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A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B" w14:textId="77777777"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Miesto konania aktivity/školenia: ..................................................................................</w:t>
      </w:r>
    </w:p>
    <w:p w14:paraId="49F3A66C" w14:textId="77777777"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Dátum konania aktivity/školenia: .................................................................................</w:t>
      </w:r>
    </w:p>
    <w:p w14:paraId="49F3A66D" w14:textId="77777777" w:rsidR="003671BE" w:rsidRPr="00095A3B" w:rsidRDefault="003671BE" w:rsidP="003671BE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Trvanie aktivity/školenia:            od: ........ hod     -    </w:t>
      </w:r>
      <w:r w:rsidRPr="00095A3B">
        <w:rPr>
          <w:rFonts w:ascii="Verdana" w:hAnsi="Verdana" w:cs="Arial"/>
          <w:sz w:val="18"/>
          <w:szCs w:val="18"/>
        </w:rPr>
        <w:tab/>
        <w:t>do: ........ hod</w:t>
      </w:r>
      <w:r w:rsidRPr="00095A3B">
        <w:rPr>
          <w:rFonts w:ascii="Verdana" w:hAnsi="Verdana" w:cs="Arial"/>
          <w:sz w:val="18"/>
          <w:szCs w:val="18"/>
        </w:rPr>
        <w:tab/>
      </w:r>
    </w:p>
    <w:p w14:paraId="49F3A66E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F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lektorov:</w:t>
      </w:r>
    </w:p>
    <w:p w14:paraId="49F3A670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3671BE" w:rsidRPr="00095A3B" w14:paraId="49F3A674" w14:textId="77777777" w:rsidTr="003002A7">
        <w:trPr>
          <w:trHeight w:val="337"/>
        </w:trPr>
        <w:tc>
          <w:tcPr>
            <w:tcW w:w="610" w:type="dxa"/>
            <w:vAlign w:val="center"/>
          </w:tcPr>
          <w:p w14:paraId="49F3A67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14:paraId="49F3A672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14:paraId="49F3A673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671BE" w:rsidRPr="00095A3B" w14:paraId="49F3A678" w14:textId="77777777" w:rsidTr="003002A7">
        <w:trPr>
          <w:trHeight w:val="337"/>
        </w:trPr>
        <w:tc>
          <w:tcPr>
            <w:tcW w:w="610" w:type="dxa"/>
          </w:tcPr>
          <w:p w14:paraId="49F3A67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9F3A67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9F3A67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7C" w14:textId="77777777" w:rsidTr="003002A7">
        <w:trPr>
          <w:trHeight w:val="355"/>
        </w:trPr>
        <w:tc>
          <w:tcPr>
            <w:tcW w:w="610" w:type="dxa"/>
          </w:tcPr>
          <w:p w14:paraId="49F3A67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9F3A67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9F3A67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9F3A67D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7E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Zoznam účastníkov aktivity/školenia:</w:t>
      </w:r>
    </w:p>
    <w:p w14:paraId="49F3A67F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03"/>
        <w:gridCol w:w="2045"/>
        <w:gridCol w:w="1869"/>
        <w:gridCol w:w="1852"/>
      </w:tblGrid>
      <w:tr w:rsidR="003671BE" w:rsidRPr="00095A3B" w14:paraId="49F3A685" w14:textId="77777777" w:rsidTr="003002A7">
        <w:trPr>
          <w:trHeight w:val="337"/>
        </w:trPr>
        <w:tc>
          <w:tcPr>
            <w:tcW w:w="553" w:type="dxa"/>
            <w:vAlign w:val="center"/>
          </w:tcPr>
          <w:p w14:paraId="49F3A680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3203" w:type="dxa"/>
            <w:vAlign w:val="center"/>
          </w:tcPr>
          <w:p w14:paraId="49F3A68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045" w:type="dxa"/>
            <w:vAlign w:val="center"/>
          </w:tcPr>
          <w:p w14:paraId="49F3A682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Organizácia</w:t>
            </w:r>
          </w:p>
        </w:tc>
        <w:tc>
          <w:tcPr>
            <w:tcW w:w="1869" w:type="dxa"/>
            <w:vAlign w:val="center"/>
          </w:tcPr>
          <w:p w14:paraId="49F3A683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1852" w:type="dxa"/>
            <w:vAlign w:val="center"/>
          </w:tcPr>
          <w:p w14:paraId="49F3A684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3671BE" w:rsidRPr="00095A3B" w14:paraId="49F3A68B" w14:textId="77777777" w:rsidTr="003002A7">
        <w:trPr>
          <w:trHeight w:val="337"/>
        </w:trPr>
        <w:tc>
          <w:tcPr>
            <w:tcW w:w="553" w:type="dxa"/>
          </w:tcPr>
          <w:p w14:paraId="49F3A68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8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8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8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8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1" w14:textId="77777777" w:rsidTr="003002A7">
        <w:trPr>
          <w:trHeight w:val="337"/>
        </w:trPr>
        <w:tc>
          <w:tcPr>
            <w:tcW w:w="553" w:type="dxa"/>
          </w:tcPr>
          <w:p w14:paraId="49F3A68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8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8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8F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7" w14:textId="77777777" w:rsidTr="003002A7">
        <w:trPr>
          <w:trHeight w:val="337"/>
        </w:trPr>
        <w:tc>
          <w:tcPr>
            <w:tcW w:w="553" w:type="dxa"/>
          </w:tcPr>
          <w:p w14:paraId="49F3A69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3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9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9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D" w14:textId="77777777" w:rsidTr="003002A7">
        <w:trPr>
          <w:trHeight w:val="337"/>
        </w:trPr>
        <w:tc>
          <w:tcPr>
            <w:tcW w:w="553" w:type="dxa"/>
          </w:tcPr>
          <w:p w14:paraId="49F3A69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9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9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3" w14:textId="77777777" w:rsidTr="003002A7">
        <w:trPr>
          <w:trHeight w:val="337"/>
        </w:trPr>
        <w:tc>
          <w:tcPr>
            <w:tcW w:w="553" w:type="dxa"/>
          </w:tcPr>
          <w:p w14:paraId="49F3A69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F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1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9" w14:textId="77777777" w:rsidTr="003002A7">
        <w:trPr>
          <w:trHeight w:val="355"/>
        </w:trPr>
        <w:tc>
          <w:tcPr>
            <w:tcW w:w="553" w:type="dxa"/>
          </w:tcPr>
          <w:p w14:paraId="49F3A6A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A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F" w14:textId="77777777" w:rsidTr="003002A7">
        <w:trPr>
          <w:trHeight w:val="355"/>
        </w:trPr>
        <w:tc>
          <w:tcPr>
            <w:tcW w:w="553" w:type="dxa"/>
          </w:tcPr>
          <w:p w14:paraId="49F3A6A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A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B5" w14:textId="77777777" w:rsidTr="003002A7">
        <w:trPr>
          <w:trHeight w:val="355"/>
        </w:trPr>
        <w:tc>
          <w:tcPr>
            <w:tcW w:w="553" w:type="dxa"/>
          </w:tcPr>
          <w:p w14:paraId="49F3A6B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B1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B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B3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B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BB" w14:textId="77777777" w:rsidTr="003002A7">
        <w:trPr>
          <w:trHeight w:val="355"/>
        </w:trPr>
        <w:tc>
          <w:tcPr>
            <w:tcW w:w="553" w:type="dxa"/>
          </w:tcPr>
          <w:p w14:paraId="49F3A6B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B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B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B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B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DF" w14:textId="77777777" w:rsidTr="003002A7">
        <w:trPr>
          <w:trHeight w:val="355"/>
        </w:trPr>
        <w:tc>
          <w:tcPr>
            <w:tcW w:w="553" w:type="dxa"/>
          </w:tcPr>
          <w:p w14:paraId="49F3A6D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D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D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D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D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9F3A6E0" w14:textId="77777777" w:rsidR="003671BE" w:rsidRPr="00B555D2" w:rsidRDefault="003671BE" w:rsidP="003671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p w14:paraId="49F3A6E1" w14:textId="77777777" w:rsidR="00932C8C" w:rsidRDefault="0088098B"/>
    <w:p w14:paraId="68EF7ECB" w14:textId="77777777" w:rsidR="008F619C" w:rsidRDefault="008F619C" w:rsidP="008F619C">
      <w:pPr>
        <w:jc w:val="center"/>
      </w:pPr>
    </w:p>
    <w:p w14:paraId="7B72D19E" w14:textId="7AB67E4E" w:rsidR="006D3509" w:rsidRDefault="00BC4179" w:rsidP="008F619C">
      <w:pPr>
        <w:jc w:val="center"/>
        <w:rPr>
          <w:ins w:id="0" w:author="Miruška Hrabčáková" w:date="2018-08-01T10:18:00Z"/>
        </w:rPr>
      </w:pPr>
      <w:ins w:id="1" w:author="Miruška Hrabčáková" w:date="2018-08-01T10:17:00Z">
        <w:r>
          <w:t>Tento projekt je podporený z Európskeho sociálneho fondu</w:t>
        </w:r>
      </w:ins>
      <w:r w:rsidR="008F619C">
        <w:t>.</w:t>
      </w:r>
    </w:p>
    <w:p w14:paraId="27C58E1B" w14:textId="77777777" w:rsidR="006D3509" w:rsidRPr="006D3509" w:rsidRDefault="006D3509">
      <w:pPr>
        <w:rPr>
          <w:ins w:id="2" w:author="Miruška Hrabčáková" w:date="2018-08-01T10:18:00Z"/>
        </w:rPr>
        <w:pPrChange w:id="3" w:author="Miruška Hrabčáková" w:date="2018-08-01T10:18:00Z">
          <w:pPr>
            <w:jc w:val="center"/>
          </w:pPr>
        </w:pPrChange>
      </w:pPr>
    </w:p>
    <w:p w14:paraId="75D23CA6" w14:textId="77777777" w:rsidR="006D3509" w:rsidRPr="006D3509" w:rsidRDefault="006D3509">
      <w:pPr>
        <w:rPr>
          <w:ins w:id="4" w:author="Miruška Hrabčáková" w:date="2018-08-01T10:18:00Z"/>
        </w:rPr>
        <w:pPrChange w:id="5" w:author="Miruška Hrabčáková" w:date="2018-08-01T10:18:00Z">
          <w:pPr>
            <w:jc w:val="center"/>
          </w:pPr>
        </w:pPrChange>
      </w:pPr>
    </w:p>
    <w:p w14:paraId="46185EA3" w14:textId="60E96B9C" w:rsidR="00D944BE" w:rsidRPr="006D3509" w:rsidRDefault="00D944BE">
      <w:pPr>
        <w:pPrChange w:id="6" w:author="Miruška Hrabčáková" w:date="2018-08-01T10:18:00Z">
          <w:pPr>
            <w:jc w:val="center"/>
          </w:pPr>
        </w:pPrChange>
      </w:pPr>
    </w:p>
    <w:sectPr w:rsidR="00D944BE" w:rsidRPr="006D3509" w:rsidSect="003671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3A6E4" w14:textId="77777777" w:rsidR="00213786" w:rsidRDefault="00213786">
      <w:r>
        <w:separator/>
      </w:r>
    </w:p>
  </w:endnote>
  <w:endnote w:type="continuationSeparator" w:id="0">
    <w:p w14:paraId="49F3A6E5" w14:textId="77777777" w:rsidR="00213786" w:rsidRDefault="0021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D5685" w14:textId="77777777" w:rsidR="0088098B" w:rsidRDefault="0088098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3A6E9" w14:textId="77777777" w:rsidR="00813385" w:rsidRDefault="0088098B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49F3A6EA" w14:textId="7856DA17" w:rsidR="00856E2F" w:rsidRDefault="003671BE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</w:t>
    </w:r>
    <w:del w:id="8" w:author="Miruška Hrabčáková" w:date="2018-08-01T10:18:00Z">
      <w:r w:rsidDel="006D3509">
        <w:rPr>
          <w:i/>
          <w:sz w:val="20"/>
          <w:szCs w:val="20"/>
        </w:rPr>
        <w:delText xml:space="preserve"> 11</w:delText>
      </w:r>
    </w:del>
    <w:ins w:id="9" w:author="Miruška Hrabčáková" w:date="2018-08-28T10:21:00Z">
      <w:r w:rsidR="0088098B">
        <w:rPr>
          <w:i/>
          <w:sz w:val="20"/>
          <w:szCs w:val="20"/>
        </w:rPr>
        <w:t>31</w:t>
      </w:r>
    </w:ins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ins w:id="10" w:author="Miruška Hrabčáková" w:date="2018-08-28T10:21:00Z">
      <w:r w:rsidR="0088098B">
        <w:rPr>
          <w:i/>
          <w:sz w:val="20"/>
          <w:szCs w:val="20"/>
        </w:rPr>
        <w:t>8</w:t>
      </w:r>
    </w:ins>
    <w:del w:id="11" w:author="Miruška Hrabčáková" w:date="2018-08-01T10:18:00Z">
      <w:r w:rsidR="00260567" w:rsidDel="006D3509">
        <w:rPr>
          <w:i/>
          <w:sz w:val="20"/>
          <w:szCs w:val="20"/>
        </w:rPr>
        <w:delText>6</w:delText>
      </w:r>
    </w:del>
    <w:r>
      <w:rPr>
        <w:i/>
        <w:sz w:val="20"/>
        <w:szCs w:val="20"/>
      </w:rPr>
      <w:t xml:space="preserve">, </w:t>
    </w:r>
    <w:r>
      <w:rPr>
        <w:i/>
        <w:sz w:val="20"/>
        <w:szCs w:val="20"/>
      </w:rPr>
      <w:t>účinnosť:</w:t>
    </w:r>
    <w:del w:id="12" w:author="Miruška Hrabčáková" w:date="2018-08-01T10:18:00Z">
      <w:r w:rsidDel="006D3509">
        <w:rPr>
          <w:i/>
          <w:sz w:val="20"/>
          <w:szCs w:val="20"/>
        </w:rPr>
        <w:delText xml:space="preserve"> 1</w:delText>
      </w:r>
      <w:r w:rsidR="00260567" w:rsidDel="006D3509">
        <w:rPr>
          <w:i/>
          <w:sz w:val="20"/>
          <w:szCs w:val="20"/>
        </w:rPr>
        <w:delText>1</w:delText>
      </w:r>
    </w:del>
    <w:ins w:id="13" w:author="Miruška Hrabčáková" w:date="2018-08-28T10:21:00Z">
      <w:r w:rsidR="0088098B">
        <w:rPr>
          <w:i/>
          <w:sz w:val="20"/>
          <w:szCs w:val="20"/>
        </w:rPr>
        <w:t>01</w:t>
      </w:r>
    </w:ins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</w:t>
    </w:r>
    <w:del w:id="14" w:author="Miruška Hrabčáková" w:date="2018-08-01T10:18:00Z">
      <w:r w:rsidR="00260567" w:rsidDel="006D3509">
        <w:rPr>
          <w:i/>
          <w:sz w:val="20"/>
          <w:szCs w:val="20"/>
        </w:rPr>
        <w:delText>8</w:delText>
      </w:r>
    </w:del>
    <w:ins w:id="15" w:author="Miruška Hrabčáková" w:date="2018-08-28T10:21:00Z">
      <w:r w:rsidR="0088098B">
        <w:rPr>
          <w:i/>
          <w:sz w:val="20"/>
          <w:szCs w:val="20"/>
        </w:rPr>
        <w:t>9</w:t>
      </w:r>
    </w:ins>
    <w:bookmarkStart w:id="16" w:name="_GoBack"/>
    <w:bookmarkEnd w:id="16"/>
    <w:r>
      <w:rPr>
        <w:i/>
        <w:sz w:val="20"/>
        <w:szCs w:val="20"/>
      </w:rPr>
      <w:t>.201</w:t>
    </w:r>
    <w:del w:id="17" w:author="Miruška Hrabčáková" w:date="2018-08-01T10:18:00Z">
      <w:r w:rsidR="00260567" w:rsidDel="006D3509">
        <w:rPr>
          <w:i/>
          <w:sz w:val="20"/>
          <w:szCs w:val="20"/>
        </w:rPr>
        <w:delText>6</w:delText>
      </w:r>
    </w:del>
    <w:ins w:id="18" w:author="Miruška Hrabčáková" w:date="2018-08-01T10:18:00Z">
      <w:r w:rsidR="006D3509">
        <w:rPr>
          <w:i/>
          <w:sz w:val="20"/>
          <w:szCs w:val="20"/>
        </w:rPr>
        <w:t>8</w:t>
      </w:r>
    </w:ins>
  </w:p>
  <w:p w14:paraId="49F3A6EB" w14:textId="77777777" w:rsidR="00813385" w:rsidRPr="00813385" w:rsidRDefault="0088098B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85BEA" w14:textId="77777777" w:rsidR="0088098B" w:rsidRDefault="0088098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3A6E2" w14:textId="77777777" w:rsidR="00213786" w:rsidRDefault="00213786">
      <w:r>
        <w:separator/>
      </w:r>
    </w:p>
  </w:footnote>
  <w:footnote w:type="continuationSeparator" w:id="0">
    <w:p w14:paraId="49F3A6E3" w14:textId="77777777" w:rsidR="00213786" w:rsidRDefault="00213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537D5" w14:textId="77777777" w:rsidR="0088098B" w:rsidRDefault="0088098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3A6E6" w14:textId="77777777" w:rsidR="0094355E" w:rsidRDefault="0088098B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49F3A6E7" w14:textId="77777777" w:rsidR="0094355E" w:rsidRDefault="0088098B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49F3A6E8" w14:textId="4A862CDC" w:rsidR="009B5DAA" w:rsidRPr="009243ED" w:rsidRDefault="003671BE">
    <w:pPr>
      <w:pStyle w:val="Hlavika"/>
      <w:ind w:hanging="1276"/>
      <w:jc w:val="center"/>
      <w:rPr>
        <w:rFonts w:ascii="Verdana" w:hAnsi="Verdana" w:cs="Verdana"/>
        <w:sz w:val="20"/>
        <w:szCs w:val="20"/>
      </w:rPr>
      <w:pPrChange w:id="7" w:author="Miruška Hrabčáková" w:date="2018-08-24T13:02:00Z">
        <w:pPr>
          <w:pStyle w:val="Hlavika"/>
          <w:ind w:hanging="1276"/>
          <w:jc w:val="left"/>
        </w:pPr>
      </w:pPrChange>
    </w:pP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="00213786">
      <w:rPr>
        <w:sz w:val="20"/>
        <w:szCs w:val="20"/>
      </w:rPr>
      <w:fldChar w:fldCharType="begin"/>
    </w:r>
    <w:r w:rsidR="00213786">
      <w:rPr>
        <w:sz w:val="20"/>
        <w:szCs w:val="20"/>
      </w:rPr>
      <w:instrText xml:space="preserve"> INCLUDEPICTURE  "cid:B54046E0-E018-4695-B763-48B2B26413F5" \* MERGEFORMATINET </w:instrText>
    </w:r>
    <w:r w:rsidR="00213786">
      <w:rPr>
        <w:sz w:val="20"/>
        <w:szCs w:val="20"/>
      </w:rPr>
      <w:fldChar w:fldCharType="separate"/>
    </w:r>
    <w:r w:rsidR="006D3509">
      <w:rPr>
        <w:sz w:val="20"/>
        <w:szCs w:val="20"/>
      </w:rPr>
      <w:fldChar w:fldCharType="begin"/>
    </w:r>
    <w:r w:rsidR="006D3509">
      <w:rPr>
        <w:sz w:val="20"/>
        <w:szCs w:val="20"/>
      </w:rPr>
      <w:instrText xml:space="preserve"> INCLUDEPICTURE  "cid:B54046E0-E018-4695-B763-48B2B26413F5" \* MERGEFORMATINET </w:instrText>
    </w:r>
    <w:r w:rsidR="006D3509">
      <w:rPr>
        <w:sz w:val="20"/>
        <w:szCs w:val="20"/>
      </w:rPr>
      <w:fldChar w:fldCharType="separate"/>
    </w:r>
    <w:r w:rsidR="00DB5CFD">
      <w:rPr>
        <w:sz w:val="20"/>
        <w:szCs w:val="20"/>
      </w:rPr>
      <w:fldChar w:fldCharType="begin"/>
    </w:r>
    <w:r w:rsidR="00DB5CFD">
      <w:rPr>
        <w:sz w:val="20"/>
        <w:szCs w:val="20"/>
      </w:rPr>
      <w:instrText xml:space="preserve"> INCLUDEPICTURE  "cid:B54046E0-E018-4695-B763-48B2B26413F5" \* MERGEFORMATINET </w:instrText>
    </w:r>
    <w:r w:rsidR="00DB5CFD">
      <w:rPr>
        <w:sz w:val="20"/>
        <w:szCs w:val="20"/>
      </w:rPr>
      <w:fldChar w:fldCharType="separate"/>
    </w:r>
    <w:r w:rsidR="0088098B">
      <w:rPr>
        <w:sz w:val="20"/>
        <w:szCs w:val="20"/>
      </w:rPr>
      <w:fldChar w:fldCharType="begin"/>
    </w:r>
    <w:r w:rsidR="0088098B">
      <w:rPr>
        <w:sz w:val="20"/>
        <w:szCs w:val="20"/>
      </w:rPr>
      <w:instrText xml:space="preserve"> </w:instrText>
    </w:r>
    <w:r w:rsidR="0088098B">
      <w:rPr>
        <w:sz w:val="20"/>
        <w:szCs w:val="20"/>
      </w:rPr>
      <w:instrText>INCLUDEPICTURE  "cid:B54046E0-E018-4695-B763-48B2B26413F5" \* MERGEFORMATINET</w:instrText>
    </w:r>
    <w:r w:rsidR="0088098B">
      <w:rPr>
        <w:sz w:val="20"/>
        <w:szCs w:val="20"/>
      </w:rPr>
      <w:instrText xml:space="preserve"> </w:instrText>
    </w:r>
    <w:r w:rsidR="0088098B">
      <w:rPr>
        <w:sz w:val="20"/>
        <w:szCs w:val="20"/>
      </w:rPr>
      <w:fldChar w:fldCharType="separate"/>
    </w:r>
    <w:r w:rsidR="0088098B">
      <w:rPr>
        <w:sz w:val="20"/>
        <w:szCs w:val="20"/>
      </w:rPr>
      <w:pict w14:anchorId="49F3A6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93pt;height:71.25pt">
          <v:imagedata r:id="rId1" r:href="rId2"/>
        </v:shape>
      </w:pict>
    </w:r>
    <w:r w:rsidR="0088098B">
      <w:rPr>
        <w:sz w:val="20"/>
        <w:szCs w:val="20"/>
      </w:rPr>
      <w:fldChar w:fldCharType="end"/>
    </w:r>
    <w:r w:rsidR="00DB5CFD">
      <w:rPr>
        <w:sz w:val="20"/>
        <w:szCs w:val="20"/>
      </w:rPr>
      <w:fldChar w:fldCharType="end"/>
    </w:r>
    <w:r w:rsidR="006D3509">
      <w:rPr>
        <w:sz w:val="20"/>
        <w:szCs w:val="20"/>
      </w:rPr>
      <w:fldChar w:fldCharType="end"/>
    </w:r>
    <w:r w:rsidR="00213786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99041" w14:textId="77777777" w:rsidR="0088098B" w:rsidRDefault="0088098B">
    <w:pPr>
      <w:pStyle w:val="Hlavika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26656"/>
    <w:rsid w:val="00145FC4"/>
    <w:rsid w:val="00213786"/>
    <w:rsid w:val="00260567"/>
    <w:rsid w:val="00350F41"/>
    <w:rsid w:val="003671BE"/>
    <w:rsid w:val="006D3509"/>
    <w:rsid w:val="00766854"/>
    <w:rsid w:val="0088098B"/>
    <w:rsid w:val="008F619C"/>
    <w:rsid w:val="00BC4179"/>
    <w:rsid w:val="00D14467"/>
    <w:rsid w:val="00D944BE"/>
    <w:rsid w:val="00DB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49F3A658"/>
  <w15:chartTrackingRefBased/>
  <w15:docId w15:val="{EBC1DB26-E06D-4641-9ADD-8BBD745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41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417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8BBFEC-8B89-4D09-A229-1B9F1F6FF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3F342-2017-4E1B-8DD4-26938BB9BFD6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666</Characters>
  <Application>Microsoft Office Word</Application>
  <DocSecurity>0</DocSecurity>
  <Lines>5</Lines>
  <Paragraphs>1</Paragraphs>
  <ScaleCrop>false</ScaleCrop>
  <Company>Ministerstvo Vnutra SR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Nosková</dc:creator>
  <cp:keywords/>
  <dc:description/>
  <cp:lastModifiedBy>Miruška Hrabčáková</cp:lastModifiedBy>
  <cp:revision>12</cp:revision>
  <dcterms:created xsi:type="dcterms:W3CDTF">2016-07-21T13:01:00Z</dcterms:created>
  <dcterms:modified xsi:type="dcterms:W3CDTF">2018-08-28T08:21:00Z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